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DF8" w:rsidRDefault="00C13DF8" w:rsidP="00A446C9">
      <w:pPr>
        <w:pStyle w:val="Title"/>
      </w:pPr>
      <w:r>
        <w:t xml:space="preserve">Terms of Reference </w:t>
      </w:r>
    </w:p>
    <w:p w:rsidR="00C13DF8" w:rsidRDefault="00C13DF8" w:rsidP="00A446C9">
      <w:pPr>
        <w:pStyle w:val="Title"/>
      </w:pPr>
      <w:r>
        <w:t>For the</w:t>
      </w:r>
    </w:p>
    <w:p w:rsidR="00A446C9" w:rsidRDefault="00952BA3" w:rsidP="00A446C9">
      <w:pPr>
        <w:pStyle w:val="Title"/>
      </w:pPr>
      <w:r w:rsidRPr="00952BA3">
        <w:t>Architecture Technical</w:t>
      </w:r>
      <w:r w:rsidR="00C13DF8">
        <w:t xml:space="preserve"> </w:t>
      </w:r>
      <w:ins w:id="0" w:author="William R Cairns" w:date="2012-09-06T12:54:00Z">
        <w:r w:rsidR="00C13DF8">
          <w:t>Working Group</w:t>
        </w:r>
      </w:ins>
    </w:p>
    <w:p w:rsidR="00952BA3" w:rsidRDefault="00952BA3" w:rsidP="00C13DF8">
      <w:pPr>
        <w:pStyle w:val="Heading1"/>
        <w:numPr>
          <w:ilvl w:val="0"/>
          <w:numId w:val="0"/>
        </w:numPr>
      </w:pPr>
      <w:r>
        <w:t>Introduction</w:t>
      </w:r>
    </w:p>
    <w:p w:rsidR="00952BA3" w:rsidRPr="00952BA3" w:rsidRDefault="00952BA3" w:rsidP="00952BA3">
      <w:pPr>
        <w:pStyle w:val="BodyText"/>
      </w:pPr>
      <w:r w:rsidRPr="00952BA3">
        <w:t xml:space="preserve">To support the IMO e-Navigation concept, a user requirements-driven technical concept for </w:t>
      </w:r>
      <w:ins w:id="1" w:author="Nick Ward" w:date="2012-09-10T10:43:00Z">
        <w:r w:rsidR="00E72178">
          <w:t xml:space="preserve">the </w:t>
        </w:r>
      </w:ins>
      <w:r w:rsidRPr="00952BA3">
        <w:t>shore</w:t>
      </w:r>
      <w:ins w:id="2" w:author="Nick Ward" w:date="2012-09-10T10:43:00Z">
        <w:r w:rsidR="00E72178">
          <w:t>-side</w:t>
        </w:r>
      </w:ins>
      <w:r w:rsidRPr="00952BA3">
        <w:t xml:space="preserve"> is needed. Such a concept provides the guiding principles for existing and new technical services provided by IALA Members to the marine community. It ensures the conceptual compatibility of those services with IMO's e-Navigation concept.</w:t>
      </w:r>
    </w:p>
    <w:p w:rsidR="00952BA3" w:rsidRPr="00952BA3" w:rsidRDefault="00952BA3" w:rsidP="00C13DF8">
      <w:pPr>
        <w:pStyle w:val="Heading1"/>
        <w:numPr>
          <w:ilvl w:val="0"/>
          <w:numId w:val="0"/>
        </w:numPr>
      </w:pPr>
      <w:r w:rsidRPr="00952BA3">
        <w:t>Scope</w:t>
      </w:r>
    </w:p>
    <w:p w:rsidR="00952BA3" w:rsidRPr="00952BA3" w:rsidRDefault="00952BA3" w:rsidP="00952BA3">
      <w:pPr>
        <w:pStyle w:val="BodyText"/>
      </w:pPr>
      <w:r w:rsidRPr="00952BA3">
        <w:t>This Architecture TWG will take into consideration IMO development regarding the overall e-NAV concept.  It will take into account the status and on</w:t>
      </w:r>
      <w:r>
        <w:t>-</w:t>
      </w:r>
      <w:r w:rsidRPr="00952BA3">
        <w:t>going development of shipboard equipment.  The Architecture TWG will not create operational (user) requirements but facilitate their development by providing templates.  Furthermore, it will not create individual e-NAV service documentation for individual technologies, but will facilitate its development.</w:t>
      </w:r>
    </w:p>
    <w:p w:rsidR="00952BA3" w:rsidRPr="00952BA3" w:rsidRDefault="00952BA3" w:rsidP="00C13DF8">
      <w:pPr>
        <w:pStyle w:val="Heading1"/>
        <w:numPr>
          <w:ilvl w:val="0"/>
          <w:numId w:val="0"/>
        </w:numPr>
      </w:pPr>
      <w:r w:rsidRPr="00952BA3">
        <w:t>Objective</w:t>
      </w:r>
    </w:p>
    <w:p w:rsidR="00952BA3" w:rsidRPr="00952BA3" w:rsidRDefault="00952BA3" w:rsidP="00952BA3">
      <w:pPr>
        <w:pStyle w:val="BodyText"/>
      </w:pPr>
      <w:r w:rsidRPr="00952BA3">
        <w:t>The primary objective of the WG is to prepare and maintain the shore-side architecture in accordance with the overall IMO e-Navigation architecture.</w:t>
      </w:r>
    </w:p>
    <w:p w:rsidR="00952BA3" w:rsidRPr="00952BA3" w:rsidRDefault="00952BA3" w:rsidP="00C13DF8">
      <w:pPr>
        <w:pStyle w:val="Heading1"/>
        <w:numPr>
          <w:ilvl w:val="0"/>
          <w:numId w:val="0"/>
        </w:numPr>
      </w:pPr>
      <w:r w:rsidRPr="00952BA3">
        <w:t>Terms of Reference</w:t>
      </w:r>
    </w:p>
    <w:p w:rsidR="00952BA3" w:rsidRPr="00952BA3" w:rsidRDefault="00952BA3" w:rsidP="00952BA3">
      <w:pPr>
        <w:pStyle w:val="List1"/>
      </w:pPr>
      <w:r w:rsidRPr="00952BA3">
        <w:t>Create the conceptual and technical framework for a shore-based e-NAV system, in particular the system architecture [work programme item 22];</w:t>
      </w:r>
    </w:p>
    <w:p w:rsidR="00952BA3" w:rsidRPr="00952BA3" w:rsidRDefault="00952BA3" w:rsidP="00952BA3">
      <w:pPr>
        <w:pStyle w:val="List1"/>
      </w:pPr>
      <w:r w:rsidRPr="00952BA3">
        <w:t>Taking into account the work of the Strategy and Operations Working Group, create templates for operational requirement statements for individual applications of the shore-based e-NAV system, where needed[work programme item 23];</w:t>
      </w:r>
    </w:p>
    <w:p w:rsidR="00952BA3" w:rsidRPr="00952BA3" w:rsidRDefault="00952BA3" w:rsidP="00952BA3">
      <w:pPr>
        <w:pStyle w:val="List1"/>
      </w:pPr>
      <w:r w:rsidRPr="00952BA3">
        <w:t>Review the existing IALA documentation and propose how this would fit into the shore part of the e-NAV framework [work programme item 23];</w:t>
      </w:r>
    </w:p>
    <w:p w:rsidR="00952BA3" w:rsidRPr="00952BA3" w:rsidRDefault="00952BA3" w:rsidP="00952BA3">
      <w:pPr>
        <w:pStyle w:val="List1"/>
      </w:pPr>
      <w:r w:rsidRPr="00952BA3">
        <w:t>Identify development needs to existing IALA documents and align them with the e-NAV conceptual framework [work programme item 23];</w:t>
      </w:r>
    </w:p>
    <w:p w:rsidR="00952BA3" w:rsidRPr="00952BA3" w:rsidRDefault="00952BA3" w:rsidP="00952BA3">
      <w:pPr>
        <w:pStyle w:val="List1"/>
      </w:pPr>
      <w:r w:rsidRPr="00952BA3">
        <w:t>Provide guidance for IALA Committees so that they may create the documentation needed to migrate towards a shore-based e-NAV system architecture [work programme item 23];</w:t>
      </w:r>
    </w:p>
    <w:p w:rsidR="004D1D85" w:rsidRDefault="00952BA3" w:rsidP="00952BA3">
      <w:pPr>
        <w:pStyle w:val="List1"/>
      </w:pPr>
      <w:r w:rsidRPr="00952BA3">
        <w:t xml:space="preserve">Co-ordinate with IMO, ISO and IEC on architecture </w:t>
      </w:r>
      <w:r>
        <w:t>issues [work programme item 24]</w:t>
      </w:r>
    </w:p>
    <w:p w:rsidR="004D1D85" w:rsidRPr="004D1D85" w:rsidRDefault="004D1D85" w:rsidP="00952BA3">
      <w:pPr>
        <w:pStyle w:val="BodyText"/>
      </w:pPr>
    </w:p>
    <w:sectPr w:rsidR="004D1D85" w:rsidRPr="004D1D85" w:rsidSect="0082480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777" w:rsidRDefault="00131777" w:rsidP="00362CD9">
      <w:r>
        <w:separator/>
      </w:r>
    </w:p>
  </w:endnote>
  <w:endnote w:type="continuationSeparator" w:id="0">
    <w:p w:rsidR="00131777" w:rsidRDefault="00131777" w:rsidP="00362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CD9" w:rsidRDefault="00362CD9">
    <w:pPr>
      <w:pStyle w:val="Footer"/>
    </w:pPr>
    <w:r>
      <w:tab/>
    </w:r>
    <w:r w:rsidR="00ED20CB">
      <w:fldChar w:fldCharType="begin"/>
    </w:r>
    <w:r>
      <w:instrText xml:space="preserve"> PAGE   \* MERGEFORMAT </w:instrText>
    </w:r>
    <w:r w:rsidR="00ED20CB">
      <w:fldChar w:fldCharType="separate"/>
    </w:r>
    <w:r w:rsidR="005860BE">
      <w:rPr>
        <w:noProof/>
      </w:rPr>
      <w:t>1</w:t>
    </w:r>
    <w:r w:rsidR="00ED20CB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777" w:rsidRDefault="00131777" w:rsidP="00362CD9">
      <w:r>
        <w:separator/>
      </w:r>
    </w:p>
  </w:footnote>
  <w:footnote w:type="continuationSeparator" w:id="0">
    <w:p w:rsidR="00131777" w:rsidRDefault="00131777" w:rsidP="00362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C80" w:rsidRDefault="00307C80" w:rsidP="00307C80">
    <w:pPr>
      <w:pStyle w:val="Header"/>
      <w:jc w:val="right"/>
    </w:pPr>
    <w:proofErr w:type="gramStart"/>
    <w:r>
      <w:t>e-MAV12/42</w:t>
    </w:r>
    <w:bookmarkStart w:id="3" w:name="_GoBack"/>
    <w:bookmarkEnd w:id="3"/>
    <w:proofErr w:type="gramEnd"/>
    <w:ins w:id="4" w:author="William R Cairns" w:date="2012-09-06T12:54:00Z">
      <w:r w:rsidR="00C13DF8">
        <w:t xml:space="preserve"> Rev1</w:t>
      </w:r>
    </w:ins>
  </w:p>
  <w:p w:rsidR="00952BA3" w:rsidRPr="00067EA6" w:rsidRDefault="00307C80" w:rsidP="00307C80">
    <w:pPr>
      <w:pStyle w:val="Header"/>
      <w:jc w:val="right"/>
    </w:pPr>
    <w:r>
      <w:t xml:space="preserve">Formerly </w:t>
    </w:r>
    <w:r w:rsidR="00067EA6">
      <w:t>e-NAV11/</w:t>
    </w:r>
    <w:r w:rsidR="00C91C80">
      <w:t>20</w:t>
    </w:r>
    <w:r w:rsidR="00067EA6">
      <w:t>/5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isplayBackgroundShape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A446C9"/>
    <w:rsid w:val="000005D3"/>
    <w:rsid w:val="00013F5D"/>
    <w:rsid w:val="0004700E"/>
    <w:rsid w:val="00067EA6"/>
    <w:rsid w:val="00070C13"/>
    <w:rsid w:val="00084F33"/>
    <w:rsid w:val="000A77A7"/>
    <w:rsid w:val="000C1B3E"/>
    <w:rsid w:val="00131777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07C80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3F7B2A"/>
    <w:rsid w:val="00440FDD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860BE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42172"/>
    <w:rsid w:val="007547F8"/>
    <w:rsid w:val="00765622"/>
    <w:rsid w:val="00770B6C"/>
    <w:rsid w:val="00773FD4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2BA3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13DF8"/>
    <w:rsid w:val="00C6171E"/>
    <w:rsid w:val="00C725AA"/>
    <w:rsid w:val="00C91C80"/>
    <w:rsid w:val="00CA6F2C"/>
    <w:rsid w:val="00CF1871"/>
    <w:rsid w:val="00D1133E"/>
    <w:rsid w:val="00D17A34"/>
    <w:rsid w:val="00D26628"/>
    <w:rsid w:val="00D332B3"/>
    <w:rsid w:val="00D33ED2"/>
    <w:rsid w:val="00D55207"/>
    <w:rsid w:val="00D92B45"/>
    <w:rsid w:val="00D95962"/>
    <w:rsid w:val="00DC389B"/>
    <w:rsid w:val="00DE2FEE"/>
    <w:rsid w:val="00E00BE9"/>
    <w:rsid w:val="00E22A11"/>
    <w:rsid w:val="00E55927"/>
    <w:rsid w:val="00E72178"/>
    <w:rsid w:val="00E912A6"/>
    <w:rsid w:val="00EA4844"/>
    <w:rsid w:val="00EA4D9C"/>
    <w:rsid w:val="00EB75EE"/>
    <w:rsid w:val="00ED20CB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William R Cairns</cp:lastModifiedBy>
  <cp:revision>2</cp:revision>
  <dcterms:created xsi:type="dcterms:W3CDTF">2012-09-10T12:03:00Z</dcterms:created>
  <dcterms:modified xsi:type="dcterms:W3CDTF">2012-09-10T12:03:00Z</dcterms:modified>
</cp:coreProperties>
</file>